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25FD" w14:textId="4B93FCE5" w:rsidR="00193691" w:rsidRPr="000A1035" w:rsidRDefault="000A1035" w:rsidP="00193691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>
        <w:rPr>
          <w:rFonts w:ascii="Arial" w:eastAsia="Aptos" w:hAnsi="Arial" w:cs="Arial"/>
          <w:b/>
          <w:bCs/>
          <w:sz w:val="24"/>
          <w:szCs w:val="24"/>
          <w:lang w:val="en-CA"/>
        </w:rPr>
        <w:br/>
      </w:r>
      <w:r w:rsidR="00193691" w:rsidRPr="000A1035">
        <w:rPr>
          <w:rFonts w:ascii="Arial" w:eastAsia="Aptos" w:hAnsi="Arial" w:cs="Arial"/>
          <w:b/>
          <w:bCs/>
          <w:sz w:val="24"/>
          <w:szCs w:val="24"/>
          <w:lang w:val="en-CA"/>
        </w:rPr>
        <w:t>SUBJECT:</w:t>
      </w:r>
      <w:r w:rsidR="00193691" w:rsidRPr="000A1035">
        <w:rPr>
          <w:rFonts w:ascii="Arial" w:eastAsia="Aptos" w:hAnsi="Arial" w:cs="Arial"/>
          <w:sz w:val="24"/>
          <w:szCs w:val="24"/>
          <w:lang w:val="en-CA"/>
        </w:rPr>
        <w:t xml:space="preserve"> Can we reach 100% participation?</w:t>
      </w:r>
    </w:p>
    <w:p w14:paraId="42761009" w14:textId="0759CA4A" w:rsidR="00193691" w:rsidRPr="000A1035" w:rsidRDefault="000A1035" w:rsidP="00193691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>
        <w:rPr>
          <w:rFonts w:ascii="Arial" w:eastAsia="Aptos" w:hAnsi="Arial" w:cs="Arial"/>
          <w:sz w:val="24"/>
          <w:szCs w:val="24"/>
          <w:lang w:val="en-CA"/>
        </w:rPr>
        <w:br/>
      </w:r>
      <w:r w:rsidR="00193691" w:rsidRPr="000A1035">
        <w:rPr>
          <w:rFonts w:ascii="Arial" w:eastAsia="Aptos" w:hAnsi="Arial" w:cs="Arial"/>
          <w:sz w:val="24"/>
          <w:szCs w:val="24"/>
          <w:lang w:val="en-CA"/>
        </w:rPr>
        <w:t xml:space="preserve">Hi </w:t>
      </w:r>
      <w:r w:rsidR="00193691" w:rsidRPr="000A1035">
        <w:rPr>
          <w:rFonts w:ascii="Arial" w:eastAsia="Aptos" w:hAnsi="Arial" w:cs="Arial"/>
          <w:sz w:val="24"/>
          <w:szCs w:val="24"/>
          <w:highlight w:val="yellow"/>
          <w:lang w:val="en-CA"/>
        </w:rPr>
        <w:t>[First Name]</w:t>
      </w:r>
      <w:r w:rsidR="00193691" w:rsidRPr="000A1035">
        <w:rPr>
          <w:rFonts w:ascii="Arial" w:eastAsia="Aptos" w:hAnsi="Arial" w:cs="Arial"/>
          <w:sz w:val="24"/>
          <w:szCs w:val="24"/>
          <w:lang w:val="en-CA"/>
        </w:rPr>
        <w:t>,</w:t>
      </w:r>
    </w:p>
    <w:p w14:paraId="4651FACB" w14:textId="1AB23E58" w:rsidR="00193691" w:rsidRPr="000A1035" w:rsidRDefault="00193691" w:rsidP="00193691">
      <w:pPr>
        <w:spacing w:before="240" w:after="240"/>
        <w:rPr>
          <w:rFonts w:ascii="Arial" w:eastAsia="Aptos" w:hAnsi="Arial" w:cs="Arial"/>
          <w:sz w:val="24"/>
          <w:szCs w:val="24"/>
          <w:lang w:val="en-CA"/>
        </w:rPr>
      </w:pPr>
      <w:r w:rsidRPr="000A1035">
        <w:rPr>
          <w:rFonts w:ascii="Arial" w:eastAsia="Aptos" w:hAnsi="Arial" w:cs="Arial"/>
          <w:sz w:val="24"/>
          <w:szCs w:val="24"/>
          <w:lang w:val="en-CA"/>
        </w:rPr>
        <w:t xml:space="preserve">We’re in the middle of the GCWCC—our campaign is off to a strong start, and we are working hard to surpass our participation rate goal of </w:t>
      </w:r>
      <w:r w:rsidRPr="000A1035">
        <w:rPr>
          <w:rFonts w:ascii="Arial" w:eastAsia="Aptos" w:hAnsi="Arial" w:cs="Arial"/>
          <w:sz w:val="24"/>
          <w:szCs w:val="24"/>
          <w:highlight w:val="yellow"/>
          <w:lang w:val="en-CA"/>
        </w:rPr>
        <w:t>[insert goal]</w:t>
      </w:r>
      <w:r w:rsidRPr="000A1035">
        <w:rPr>
          <w:rFonts w:ascii="Arial" w:eastAsia="Aptos" w:hAnsi="Arial" w:cs="Arial"/>
          <w:sz w:val="24"/>
          <w:szCs w:val="24"/>
          <w:lang w:val="en-CA"/>
        </w:rPr>
        <w:t xml:space="preserve"> % this year.</w:t>
      </w:r>
    </w:p>
    <w:p w14:paraId="520F0933" w14:textId="77777777" w:rsidR="00193691" w:rsidRPr="000A1035" w:rsidRDefault="00193691" w:rsidP="00193691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 w:rsidRPr="000A1035">
        <w:rPr>
          <w:rFonts w:ascii="Arial" w:eastAsia="Aptos" w:hAnsi="Arial" w:cs="Arial"/>
          <w:sz w:val="24"/>
          <w:szCs w:val="24"/>
          <w:lang w:val="en-US"/>
        </w:rPr>
        <w:t xml:space="preserve">Your gift, big or small, supports a network of charities: mental health supports, shelters, cancer care, and more. These aren’t just programs. They’re lifelines! All thanks to donations given to United Way </w:t>
      </w:r>
      <w:proofErr w:type="spellStart"/>
      <w:r w:rsidRPr="000A1035">
        <w:rPr>
          <w:rFonts w:ascii="Arial" w:eastAsia="Aptos" w:hAnsi="Arial" w:cs="Arial"/>
          <w:sz w:val="24"/>
          <w:szCs w:val="24"/>
          <w:lang w:val="en-US"/>
        </w:rPr>
        <w:t>Centraide</w:t>
      </w:r>
      <w:proofErr w:type="spellEnd"/>
      <w:r w:rsidRPr="000A1035">
        <w:rPr>
          <w:rFonts w:ascii="Arial" w:eastAsia="Aptos" w:hAnsi="Arial" w:cs="Arial"/>
          <w:sz w:val="24"/>
          <w:szCs w:val="24"/>
          <w:lang w:val="en-US"/>
        </w:rPr>
        <w:t xml:space="preserve"> and HealthPartners. </w:t>
      </w:r>
      <w:r w:rsidRPr="000A1035">
        <w:rPr>
          <w:rFonts w:ascii="Arial" w:hAnsi="Arial" w:cs="Arial"/>
          <w:sz w:val="24"/>
          <w:szCs w:val="24"/>
          <w:lang w:val="en-CA"/>
        </w:rPr>
        <w:t>Whether it’s a one-time donation, payroll deduction, or helping spread the word, every action counts.</w:t>
      </w:r>
    </w:p>
    <w:p w14:paraId="25E0BFFF" w14:textId="77777777" w:rsidR="00193691" w:rsidRPr="000A1035" w:rsidRDefault="00193691" w:rsidP="00193691">
      <w:pPr>
        <w:spacing w:before="240" w:after="240"/>
        <w:rPr>
          <w:rFonts w:ascii="Arial" w:eastAsia="Arial" w:hAnsi="Arial" w:cs="Arial"/>
          <w:sz w:val="24"/>
          <w:szCs w:val="24"/>
          <w:lang w:val="en-US"/>
        </w:rPr>
      </w:pPr>
      <w:r w:rsidRPr="000A1035">
        <w:rPr>
          <w:rFonts w:ascii="Arial" w:eastAsia="Aptos" w:hAnsi="Arial" w:cs="Arial"/>
          <w:sz w:val="24"/>
          <w:szCs w:val="24"/>
          <w:lang w:val="en-CA"/>
        </w:rPr>
        <w:t>So, can we count you in?</w:t>
      </w:r>
      <w:r w:rsidRPr="000A1035">
        <w:rPr>
          <w:rFonts w:ascii="Arial" w:hAnsi="Arial" w:cs="Arial"/>
          <w:sz w:val="24"/>
          <w:szCs w:val="24"/>
          <w:lang w:val="en-CA"/>
        </w:rPr>
        <w:br/>
      </w:r>
      <w:r w:rsidRPr="000A1035">
        <w:rPr>
          <w:rFonts w:ascii="Arial" w:eastAsia="Aptos" w:hAnsi="Arial" w:cs="Arial"/>
          <w:sz w:val="24"/>
          <w:szCs w:val="24"/>
          <w:lang w:val="en-CA"/>
        </w:rPr>
        <w:t xml:space="preserve"> </w:t>
      </w:r>
      <w:r w:rsidRPr="000A1035">
        <w:rPr>
          <w:rFonts w:ascii="Apple Color Emoji" w:eastAsia="Aptos" w:hAnsi="Apple Color Emoji" w:cs="Apple Color Emoji"/>
          <w:sz w:val="24"/>
          <w:szCs w:val="24"/>
        </w:rPr>
        <w:t>👉</w:t>
      </w:r>
      <w:r w:rsidRPr="000A1035">
        <w:rPr>
          <w:rFonts w:ascii="Arial" w:eastAsia="Aptos" w:hAnsi="Arial" w:cs="Arial"/>
          <w:sz w:val="24"/>
          <w:szCs w:val="24"/>
          <w:lang w:val="en-CA"/>
        </w:rPr>
        <w:t xml:space="preserve"> </w:t>
      </w:r>
      <w:r>
        <w:fldChar w:fldCharType="begin"/>
      </w:r>
      <w:r w:rsidRPr="00525516">
        <w:rPr>
          <w:lang w:val="en-CA"/>
          <w:rPrChange w:id="0" w:author="Walsh, Mackenzie (PHAC/ASPC)" w:date="2025-09-24T09:58:00Z" w16du:dateUtc="2025-09-24T13:58:00Z">
            <w:rPr/>
          </w:rPrChange>
        </w:rPr>
        <w:instrText>HYPERLINK "https://ww2.uwco.ca/servlet/eAndar.article/290/CCMTGC/language/en/SA/6959563" \h</w:instrText>
      </w:r>
      <w:r>
        <w:fldChar w:fldCharType="separate"/>
      </w:r>
      <w:r w:rsidRPr="000A1035">
        <w:rPr>
          <w:rStyle w:val="Hyperlink"/>
          <w:rFonts w:ascii="Arial" w:eastAsia="Arial" w:hAnsi="Arial" w:cs="Arial"/>
          <w:color w:val="auto"/>
          <w:sz w:val="24"/>
          <w:szCs w:val="24"/>
          <w:lang w:val="en-CA"/>
        </w:rPr>
        <w:t xml:space="preserve">GCWCC donation link to </w:t>
      </w:r>
      <w:proofErr w:type="spellStart"/>
      <w:r w:rsidRPr="000A1035">
        <w:rPr>
          <w:rStyle w:val="Hyperlink"/>
          <w:rFonts w:ascii="Arial" w:eastAsia="Arial" w:hAnsi="Arial" w:cs="Arial"/>
          <w:color w:val="auto"/>
          <w:sz w:val="24"/>
          <w:szCs w:val="24"/>
          <w:lang w:val="en-CA"/>
        </w:rPr>
        <w:t>ePledge</w:t>
      </w:r>
      <w:proofErr w:type="spellEnd"/>
      <w:r>
        <w:fldChar w:fldCharType="end"/>
      </w:r>
    </w:p>
    <w:p w14:paraId="3A3264A4" w14:textId="77777777" w:rsidR="00193691" w:rsidRPr="000A1035" w:rsidRDefault="00193691" w:rsidP="00193691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 w:rsidRPr="000A1035">
        <w:rPr>
          <w:rFonts w:ascii="Arial" w:eastAsia="Aptos" w:hAnsi="Arial" w:cs="Arial"/>
          <w:sz w:val="24"/>
          <w:szCs w:val="24"/>
          <w:lang w:val="en-CA"/>
        </w:rPr>
        <w:t>If you have questions or just want to chat about how it works, I’m here.</w:t>
      </w:r>
    </w:p>
    <w:p w14:paraId="3A4BBA99" w14:textId="1D2092DF" w:rsidR="00193691" w:rsidRPr="000A1035" w:rsidRDefault="00193691" w:rsidP="00193691">
      <w:pPr>
        <w:spacing w:before="240" w:after="240"/>
        <w:rPr>
          <w:rFonts w:ascii="Arial" w:eastAsia="Aptos" w:hAnsi="Arial" w:cs="Arial"/>
          <w:sz w:val="24"/>
          <w:szCs w:val="24"/>
          <w:lang w:val="en-CA"/>
        </w:rPr>
      </w:pPr>
      <w:r w:rsidRPr="000A1035">
        <w:rPr>
          <w:rFonts w:ascii="Arial" w:eastAsia="Aptos" w:hAnsi="Arial" w:cs="Arial"/>
          <w:sz w:val="24"/>
          <w:szCs w:val="24"/>
          <w:lang w:val="en-CA"/>
        </w:rPr>
        <w:t>Let’s reach our target, help our communities and ensure a brighter Canada for all!</w:t>
      </w:r>
    </w:p>
    <w:p w14:paraId="7934A7EE" w14:textId="05AF2A11" w:rsidR="00863772" w:rsidRPr="000A1035" w:rsidRDefault="00193691" w:rsidP="00193691">
      <w:pPr>
        <w:spacing w:before="240" w:after="240"/>
        <w:rPr>
          <w:rFonts w:ascii="Arial" w:eastAsia="Aptos" w:hAnsi="Arial" w:cs="Arial"/>
          <w:sz w:val="24"/>
          <w:szCs w:val="24"/>
          <w:lang w:val="en-CA"/>
        </w:rPr>
      </w:pPr>
      <w:r w:rsidRPr="000A1035">
        <w:rPr>
          <w:rFonts w:ascii="Arial" w:eastAsia="Aptos" w:hAnsi="Arial" w:cs="Arial"/>
          <w:sz w:val="24"/>
          <w:szCs w:val="24"/>
          <w:lang w:val="en-CA"/>
        </w:rPr>
        <w:t>Cheers,</w:t>
      </w:r>
      <w:r w:rsidRPr="000A1035">
        <w:rPr>
          <w:rFonts w:ascii="Arial" w:hAnsi="Arial" w:cs="Arial"/>
          <w:sz w:val="24"/>
          <w:szCs w:val="24"/>
          <w:lang w:val="en-CA"/>
        </w:rPr>
        <w:br/>
      </w:r>
      <w:r w:rsidRPr="000A1035">
        <w:rPr>
          <w:rFonts w:ascii="Arial" w:eastAsia="Aptos" w:hAnsi="Arial" w:cs="Arial"/>
          <w:b/>
          <w:bCs/>
          <w:sz w:val="24"/>
          <w:szCs w:val="24"/>
          <w:highlight w:val="yellow"/>
          <w:lang w:val="en-CA"/>
        </w:rPr>
        <w:t>[Your Name]</w:t>
      </w:r>
    </w:p>
    <w:sectPr w:rsidR="00863772" w:rsidRPr="000A1035" w:rsidSect="00A049C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1CB8E" w14:textId="77777777" w:rsidR="00517179" w:rsidRDefault="00517179">
      <w:pPr>
        <w:spacing w:after="0" w:line="240" w:lineRule="auto"/>
      </w:pPr>
      <w:r>
        <w:separator/>
      </w:r>
    </w:p>
    <w:p w14:paraId="281ABF6C" w14:textId="77777777" w:rsidR="00517179" w:rsidRDefault="00517179"/>
  </w:endnote>
  <w:endnote w:type="continuationSeparator" w:id="0">
    <w:p w14:paraId="7CC9069E" w14:textId="77777777" w:rsidR="00517179" w:rsidRDefault="00517179">
      <w:pPr>
        <w:spacing w:after="0" w:line="240" w:lineRule="auto"/>
      </w:pPr>
      <w:r>
        <w:continuationSeparator/>
      </w:r>
    </w:p>
    <w:p w14:paraId="470FC469" w14:textId="77777777" w:rsidR="00517179" w:rsidRDefault="005171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0CDBE807" w:rsidR="00B35571" w:rsidRDefault="00A049C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11629D92">
          <wp:simplePos x="0" y="0"/>
          <wp:positionH relativeFrom="column">
            <wp:posOffset>3843655</wp:posOffset>
          </wp:positionH>
          <wp:positionV relativeFrom="paragraph">
            <wp:posOffset>108423</wp:posOffset>
          </wp:positionV>
          <wp:extent cx="935355" cy="318770"/>
          <wp:effectExtent l="0" t="0" r="4445" b="0"/>
          <wp:wrapSquare wrapText="bothSides"/>
          <wp:docPr id="2138230418" name="Image 6" descr="United Wa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United Wa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355" cy="318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0F43A383">
          <wp:simplePos x="0" y="0"/>
          <wp:positionH relativeFrom="column">
            <wp:posOffset>4843618</wp:posOffset>
          </wp:positionH>
          <wp:positionV relativeFrom="paragraph">
            <wp:posOffset>151765</wp:posOffset>
          </wp:positionV>
          <wp:extent cx="1421130" cy="224155"/>
          <wp:effectExtent l="0" t="0" r="1270" b="4445"/>
          <wp:wrapSquare wrapText="bothSides"/>
          <wp:docPr id="1148443700" name="Image 5" descr="HealthPartne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HealthPartners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24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1FAE649D">
              <wp:simplePos x="0" y="0"/>
              <wp:positionH relativeFrom="column">
                <wp:posOffset>245272</wp:posOffset>
              </wp:positionH>
              <wp:positionV relativeFrom="paragraph">
                <wp:posOffset>156210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0F9DF26C" w:rsidR="00617168" w:rsidRPr="00E937A5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</w:pPr>
                          <w:r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  <w:r w:rsidR="00C83766" w:rsidRPr="00E937A5"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C83766" w:rsidRPr="00E937A5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>|</w:t>
                          </w:r>
                          <w:r w:rsidR="00C83766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0A119A"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canada.ca/campagne-</w:t>
                          </w:r>
                          <w:proofErr w:type="spellStart"/>
                          <w:r w:rsidR="000A119A"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charite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78B06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margin-left:19.3pt;margin-top:12.3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" fillcolor="white [3201]" stroked="f" strokeweight=".5pt">
              <v:textbox>
                <w:txbxContent>
                  <w:p w14:paraId="2BF200E0" w14:textId="0F9DF26C" w:rsidR="00617168" w:rsidRPr="00E937A5" w:rsidRDefault="00617168" w:rsidP="00E937A5">
                    <w:pPr>
                      <w:spacing w:after="0" w:line="240" w:lineRule="auto"/>
                      <w:jc w:val="center"/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</w:pPr>
                    <w:r w:rsidRPr="00066086">
                      <w:rPr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066086">
                      <w:rPr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  <w:r w:rsidR="00C83766" w:rsidRPr="00E937A5"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="00C83766" w:rsidRPr="00E937A5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>|</w:t>
                    </w:r>
                    <w:r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="000A119A" w:rsidRPr="00066086">
                      <w:rPr>
                        <w:sz w:val="18"/>
                        <w:szCs w:val="18"/>
                        <w:lang w:val="fr-CA"/>
                      </w:rPr>
                      <w:t>canada.ca/campagne-</w:t>
                    </w:r>
                    <w:proofErr w:type="spellStart"/>
                    <w:r w:rsidR="000A119A" w:rsidRPr="00066086">
                      <w:rPr>
                        <w:sz w:val="18"/>
                        <w:szCs w:val="18"/>
                        <w:lang w:val="fr-CA"/>
                      </w:rPr>
                      <w:t>charite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30E49848">
          <wp:simplePos x="0" y="0"/>
          <wp:positionH relativeFrom="column">
            <wp:posOffset>-96358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LinkedIn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LinkedIn ico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4CB2C4C4">
          <wp:simplePos x="0" y="0"/>
          <wp:positionH relativeFrom="column">
            <wp:posOffset>-374488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YouTube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YouTube Icon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01337F67">
          <wp:simplePos x="0" y="0"/>
          <wp:positionH relativeFrom="column">
            <wp:posOffset>-660873</wp:posOffset>
          </wp:positionH>
          <wp:positionV relativeFrom="paragraph">
            <wp:posOffset>161290</wp:posOffset>
          </wp:positionV>
          <wp:extent cx="215900" cy="215900"/>
          <wp:effectExtent l="0" t="0" r="0" b="0"/>
          <wp:wrapSquare wrapText="bothSides"/>
          <wp:docPr id="1059963689" name="Graphique 12" descr="X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X platform Icon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2FAB50FC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Facebook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Facebook Icon"/>
                  <pic:cNvPicPr/>
                </pic:nvPicPr>
                <pic:blipFill>
                  <a:blip r:embed="rId9">
                    <a:extLs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CC1">
      <w:rPr>
        <w:noProof/>
      </w:rPr>
      <w:drawing>
        <wp:anchor distT="0" distB="0" distL="114300" distR="114300" simplePos="0" relativeHeight="251673600" behindDoc="0" locked="0" layoutInCell="1" allowOverlap="1" wp14:anchorId="518C9B56" wp14:editId="2ED65ADA">
          <wp:simplePos x="0" y="0"/>
          <wp:positionH relativeFrom="column">
            <wp:posOffset>8172607</wp:posOffset>
          </wp:positionH>
          <wp:positionV relativeFrom="paragraph">
            <wp:posOffset>-2690860</wp:posOffset>
          </wp:positionV>
          <wp:extent cx="1421130" cy="235585"/>
          <wp:effectExtent l="0" t="0" r="1270" b="5715"/>
          <wp:wrapSquare wrapText="bothSides"/>
          <wp:docPr id="1180018055" name="Image 5" descr="X social media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018055" name="Image 5" descr="X social media platform icon"/>
                  <pic:cNvPicPr/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9C815" w14:textId="77777777" w:rsidR="00517179" w:rsidRDefault="00517179">
      <w:pPr>
        <w:spacing w:after="0" w:line="240" w:lineRule="auto"/>
      </w:pPr>
      <w:r>
        <w:separator/>
      </w:r>
    </w:p>
    <w:p w14:paraId="785DC1FD" w14:textId="77777777" w:rsidR="00517179" w:rsidRDefault="00517179"/>
  </w:footnote>
  <w:footnote w:type="continuationSeparator" w:id="0">
    <w:p w14:paraId="43E9EF55" w14:textId="77777777" w:rsidR="00517179" w:rsidRDefault="00517179">
      <w:pPr>
        <w:spacing w:after="0" w:line="240" w:lineRule="auto"/>
      </w:pPr>
      <w:r>
        <w:continuationSeparator/>
      </w:r>
    </w:p>
    <w:p w14:paraId="008F727D" w14:textId="77777777" w:rsidR="00517179" w:rsidRDefault="005171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3F245" w14:textId="5DD846F3" w:rsidR="00525516" w:rsidRDefault="0052551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4D26C333" wp14:editId="5A20188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205966606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C7946B" w14:textId="38959B52" w:rsidR="00525516" w:rsidRPr="00525516" w:rsidRDefault="00525516" w:rsidP="0052551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255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26C3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/ Non classifié" style="position:absolute;margin-left:109.7pt;margin-top:0;width:149.7pt;height:31.85pt;z-index:2516756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39C7946B" w14:textId="38959B52" w:rsidR="00525516" w:rsidRPr="00525516" w:rsidRDefault="00525516" w:rsidP="0052551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25516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50EFBB9D" w:rsidR="00472B51" w:rsidRDefault="0052551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17FD6349" wp14:editId="1ABEB6B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733220312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5BEF7D" w14:textId="41FF8925" w:rsidR="00525516" w:rsidRPr="00525516" w:rsidRDefault="00525516" w:rsidP="0052551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255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FD634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classified / Non classifié" style="position:absolute;margin-left:109.7pt;margin-top:0;width:149.7pt;height:31.85pt;z-index:2516766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605BEF7D" w14:textId="41FF8925" w:rsidR="00525516" w:rsidRPr="00525516" w:rsidRDefault="00525516" w:rsidP="0052551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25516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83766">
      <w:rPr>
        <w:noProof/>
      </w:rPr>
      <w:drawing>
        <wp:anchor distT="0" distB="0" distL="114300" distR="114300" simplePos="0" relativeHeight="251669504" behindDoc="0" locked="0" layoutInCell="1" allowOverlap="1" wp14:anchorId="11C6C49A" wp14:editId="0C337BD3">
          <wp:simplePos x="0" y="0"/>
          <wp:positionH relativeFrom="column">
            <wp:posOffset>-1124747</wp:posOffset>
          </wp:positionH>
          <wp:positionV relativeFrom="paragraph">
            <wp:posOffset>-427990</wp:posOffset>
          </wp:positionV>
          <wp:extent cx="7607300" cy="762000"/>
          <wp:effectExtent l="0" t="0" r="0" b="0"/>
          <wp:wrapSquare wrapText="bothSides"/>
          <wp:docPr id="350377816" name="Graphique 2" descr="Government of Canada Workplace Charitable Campaign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377816" name="Graphique 2" descr="Government of Canada Workplace Charitable Campaign Banne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492E2393" w:rsidR="006343B6" w:rsidRDefault="00525516">
    <w:pPr>
      <w:pStyle w:val="Header"/>
    </w:pPr>
    <w:del w:id="1" w:author="Walsh, Mackenzie (PHAC/ASPC)" w:date="2025-09-24T10:29:00Z" w16du:dateUtc="2025-09-24T14:29:00Z">
      <w:r w:rsidDel="00530E6A">
        <w:rPr>
          <w:noProof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1D9D8448" wp14:editId="7DFA2109">
                <wp:simplePos x="0" y="0"/>
                <wp:positionH relativeFrom="page">
                  <wp:posOffset>5795010</wp:posOffset>
                </wp:positionH>
                <wp:positionV relativeFrom="page">
                  <wp:posOffset>1282700</wp:posOffset>
                </wp:positionV>
                <wp:extent cx="1901190" cy="404495"/>
                <wp:effectExtent l="0" t="0" r="0" b="14605"/>
                <wp:wrapNone/>
                <wp:docPr id="1495711266" name="Text Box 1" descr="Unclassified / Non classifié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190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D7F659" w14:textId="69055CF4" w:rsidR="00525516" w:rsidRPr="00525516" w:rsidRDefault="00525516" w:rsidP="00525516">
                            <w:pPr>
                              <w:spacing w:after="0"/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9D84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alt="Unclassified / Non classifié" style="position:absolute;margin-left:456.3pt;margin-top:101pt;width:149.7pt;height:31.85pt;z-index:2516746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" filled="f" stroked="f">
                <v:textbox style="mso-fit-shape-to-text:t" inset="0,15pt,20pt,0">
                  <w:txbxContent>
                    <w:p w14:paraId="5BD7F659" w14:textId="69055CF4" w:rsidR="00525516" w:rsidRPr="00525516" w:rsidRDefault="00525516" w:rsidP="00525516">
                      <w:pPr>
                        <w:spacing w:after="0"/>
                        <w:rPr>
                          <w:rFonts w:ascii="Calibri" w:eastAsia="Calibri" w:hAnsi="Calibri" w:cs="Calibri"/>
                          <w:noProof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r w:rsidR="00C83766">
      <w:rPr>
        <w:noProof/>
      </w:rPr>
      <w:drawing>
        <wp:anchor distT="0" distB="0" distL="114300" distR="114300" simplePos="0" relativeHeight="251671552" behindDoc="0" locked="0" layoutInCell="1" allowOverlap="1" wp14:anchorId="62C8CE3C" wp14:editId="7033B023">
          <wp:simplePos x="0" y="0"/>
          <wp:positionH relativeFrom="column">
            <wp:posOffset>-1102522</wp:posOffset>
          </wp:positionH>
          <wp:positionV relativeFrom="paragraph">
            <wp:posOffset>-429895</wp:posOffset>
          </wp:positionV>
          <wp:extent cx="7607300" cy="762000"/>
          <wp:effectExtent l="0" t="0" r="0" b="0"/>
          <wp:wrapSquare wrapText="bothSides"/>
          <wp:docPr id="1526981881" name="Graphique 2" descr="Government of Canada Workplace Charitable Campa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981881" name="Graphique 2" descr="Government of Canada Workplace Charitable Campaign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alsh, Mackenzie (PHAC/ASPC)">
    <w15:presenceInfo w15:providerId="AD" w15:userId="S::mackenzie.walsh@phac-aspc.gc.ca::89420069-37c3-4f38-82e9-86c66f2252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47490"/>
    <w:rsid w:val="00066086"/>
    <w:rsid w:val="00095FFB"/>
    <w:rsid w:val="000A1035"/>
    <w:rsid w:val="000A119A"/>
    <w:rsid w:val="001058A9"/>
    <w:rsid w:val="00150662"/>
    <w:rsid w:val="001652B1"/>
    <w:rsid w:val="00193691"/>
    <w:rsid w:val="00223CA9"/>
    <w:rsid w:val="002A1DA8"/>
    <w:rsid w:val="002F410E"/>
    <w:rsid w:val="003231CE"/>
    <w:rsid w:val="003A3A6D"/>
    <w:rsid w:val="003B20D6"/>
    <w:rsid w:val="003F2929"/>
    <w:rsid w:val="00417981"/>
    <w:rsid w:val="0043150F"/>
    <w:rsid w:val="004471D4"/>
    <w:rsid w:val="00456D78"/>
    <w:rsid w:val="00472B51"/>
    <w:rsid w:val="004F2DEE"/>
    <w:rsid w:val="00517179"/>
    <w:rsid w:val="00517B24"/>
    <w:rsid w:val="00525516"/>
    <w:rsid w:val="0052582A"/>
    <w:rsid w:val="00530E6A"/>
    <w:rsid w:val="00594CC1"/>
    <w:rsid w:val="005A4442"/>
    <w:rsid w:val="005B50C5"/>
    <w:rsid w:val="005B5298"/>
    <w:rsid w:val="005B7770"/>
    <w:rsid w:val="005E6C19"/>
    <w:rsid w:val="00617168"/>
    <w:rsid w:val="006343B6"/>
    <w:rsid w:val="00690CED"/>
    <w:rsid w:val="006B35CE"/>
    <w:rsid w:val="007A231E"/>
    <w:rsid w:val="00817519"/>
    <w:rsid w:val="00863772"/>
    <w:rsid w:val="008A268F"/>
    <w:rsid w:val="00926917"/>
    <w:rsid w:val="00926A4B"/>
    <w:rsid w:val="00A026C9"/>
    <w:rsid w:val="00A049C0"/>
    <w:rsid w:val="00AC4D01"/>
    <w:rsid w:val="00B35571"/>
    <w:rsid w:val="00B5201A"/>
    <w:rsid w:val="00B97BCD"/>
    <w:rsid w:val="00BB51F2"/>
    <w:rsid w:val="00BB5C04"/>
    <w:rsid w:val="00C2564A"/>
    <w:rsid w:val="00C67C2C"/>
    <w:rsid w:val="00C83766"/>
    <w:rsid w:val="00CE065F"/>
    <w:rsid w:val="00D01499"/>
    <w:rsid w:val="00E937A5"/>
    <w:rsid w:val="00F127AE"/>
    <w:rsid w:val="00F247FC"/>
    <w:rsid w:val="00F8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255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11" Type="http://schemas.openxmlformats.org/officeDocument/2006/relationships/image" Target="media/image13.png"/><Relationship Id="rId5" Type="http://schemas.openxmlformats.org/officeDocument/2006/relationships/image" Target="media/image7.png"/><Relationship Id="rId10" Type="http://schemas.openxmlformats.org/officeDocument/2006/relationships/image" Target="media/image12.sv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Office of the GCWCC</dc:creator>
  <cp:keywords/>
  <dc:description/>
  <cp:lastModifiedBy>Walsh, Mackenzie (PHAC/ASPC)</cp:lastModifiedBy>
  <cp:revision>5</cp:revision>
  <dcterms:created xsi:type="dcterms:W3CDTF">2025-09-24T13:59:00Z</dcterms:created>
  <dcterms:modified xsi:type="dcterms:W3CDTF">2025-09-24T15:03:00Z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5926be22,47e1970e,2bb40dd8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2025-09-24T13:59:03Z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1662b456-ef1a-43ab-b5cd-caa4cba742f5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